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5F" w:rsidRPr="00F4767E" w:rsidRDefault="00F5115F" w:rsidP="00F5115F">
      <w:pPr>
        <w:spacing w:line="520" w:lineRule="exact"/>
        <w:rPr>
          <w:rFonts w:ascii="黑体" w:eastAsia="黑体" w:hAnsi="黑体"/>
          <w:sz w:val="28"/>
          <w:szCs w:val="28"/>
        </w:rPr>
      </w:pPr>
      <w:r w:rsidRPr="00F4767E">
        <w:rPr>
          <w:rFonts w:ascii="黑体" w:eastAsia="黑体" w:hAnsi="黑体" w:hint="eastAsia"/>
          <w:sz w:val="28"/>
          <w:szCs w:val="28"/>
        </w:rPr>
        <w:t>附件1：</w:t>
      </w:r>
    </w:p>
    <w:p w:rsidR="00F5115F" w:rsidRDefault="00F5115F" w:rsidP="004E6E70">
      <w:pPr>
        <w:spacing w:afterLines="50" w:after="156" w:line="540" w:lineRule="exact"/>
        <w:jc w:val="center"/>
        <w:rPr>
          <w:b/>
          <w:sz w:val="36"/>
          <w:szCs w:val="36"/>
        </w:rPr>
      </w:pPr>
      <w:proofErr w:type="gramStart"/>
      <w:r>
        <w:rPr>
          <w:rFonts w:hint="eastAsia"/>
          <w:b/>
          <w:sz w:val="36"/>
          <w:szCs w:val="36"/>
        </w:rPr>
        <w:t>黄埔文</w:t>
      </w:r>
      <w:proofErr w:type="gramEnd"/>
      <w:r>
        <w:rPr>
          <w:rFonts w:hint="eastAsia"/>
          <w:b/>
          <w:sz w:val="36"/>
          <w:szCs w:val="36"/>
        </w:rPr>
        <w:t>冲</w:t>
      </w:r>
      <w:r w:rsidR="00610B15">
        <w:rPr>
          <w:rFonts w:hint="eastAsia"/>
          <w:b/>
          <w:sz w:val="36"/>
          <w:szCs w:val="36"/>
        </w:rPr>
        <w:t>报关运输</w:t>
      </w:r>
      <w:r w:rsidRPr="00E1296E">
        <w:rPr>
          <w:rFonts w:hint="eastAsia"/>
          <w:b/>
          <w:sz w:val="36"/>
          <w:szCs w:val="36"/>
        </w:rPr>
        <w:t>供应商</w:t>
      </w:r>
      <w:r w:rsidR="00862B38">
        <w:rPr>
          <w:rFonts w:hint="eastAsia"/>
          <w:b/>
          <w:sz w:val="36"/>
          <w:szCs w:val="36"/>
        </w:rPr>
        <w:t>准入</w:t>
      </w:r>
      <w:r w:rsidRPr="00E1296E">
        <w:rPr>
          <w:rFonts w:hint="eastAsia"/>
          <w:b/>
          <w:sz w:val="36"/>
          <w:szCs w:val="36"/>
        </w:rPr>
        <w:t>基本信息表</w:t>
      </w:r>
    </w:p>
    <w:tbl>
      <w:tblPr>
        <w:tblW w:w="9730" w:type="dxa"/>
        <w:jc w:val="center"/>
        <w:tblLook w:val="04A0" w:firstRow="1" w:lastRow="0" w:firstColumn="1" w:lastColumn="0" w:noHBand="0" w:noVBand="1"/>
      </w:tblPr>
      <w:tblGrid>
        <w:gridCol w:w="2015"/>
        <w:gridCol w:w="3143"/>
        <w:gridCol w:w="714"/>
        <w:gridCol w:w="715"/>
        <w:gridCol w:w="3143"/>
      </w:tblGrid>
      <w:tr w:rsidR="004D5132" w:rsidRPr="002E26C6" w:rsidTr="000D633D">
        <w:trPr>
          <w:trHeight w:val="555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供应商名称</w:t>
            </w:r>
            <w:r>
              <w:rPr>
                <w:rFonts w:ascii="宋体" w:hAnsi="宋体" w:cs="Arial" w:hint="eastAsia"/>
                <w:kern w:val="0"/>
                <w:szCs w:val="21"/>
              </w:rPr>
              <w:t>（盖章）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供应商类型：</w:t>
            </w:r>
          </w:p>
        </w:tc>
        <w:tc>
          <w:tcPr>
            <w:tcW w:w="3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□制造商  □代理商  □贸易商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所代理制造商名称：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供应商性质：</w:t>
            </w:r>
          </w:p>
        </w:tc>
        <w:tc>
          <w:tcPr>
            <w:tcW w:w="7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□国企□股份□私营□境外（地区）登记□境外（地区）□其他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Default="004D5132" w:rsidP="000D633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>
              <w:rPr>
                <w:rFonts w:ascii="宋体" w:hAnsi="宋体" w:cs="Arial" w:hint="eastAsia"/>
                <w:kern w:val="0"/>
                <w:szCs w:val="21"/>
              </w:rPr>
              <w:t>营业执照</w:t>
            </w:r>
          </w:p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统一社会信用代码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  <w:tc>
          <w:tcPr>
            <w:tcW w:w="3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F8116D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国家：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地址：</w:t>
            </w:r>
          </w:p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邮编：</w:t>
            </w:r>
          </w:p>
        </w:tc>
      </w:tr>
      <w:tr w:rsidR="004D5132" w:rsidRPr="002E26C6" w:rsidTr="000D633D">
        <w:trPr>
          <w:trHeight w:val="1818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27D99" w:rsidRDefault="00610B15" w:rsidP="000D633D">
            <w:pPr>
              <w:widowControl/>
              <w:rPr>
                <w:rFonts w:ascii="宋体" w:hAnsi="宋体" w:cs="Arial"/>
                <w:b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办理业务</w:t>
            </w:r>
            <w:ins w:id="0" w:author="黄登锋" w:date="2024-10-22T10:20:00Z">
              <w:r w:rsidR="00C50725">
                <w:rPr>
                  <w:rFonts w:ascii="Arial" w:hAnsi="Arial" w:cs="Arial" w:hint="eastAsia"/>
                  <w:kern w:val="0"/>
                  <w:szCs w:val="21"/>
                </w:rPr>
                <w:t>：</w:t>
              </w:r>
            </w:ins>
          </w:p>
        </w:tc>
      </w:tr>
      <w:tr w:rsidR="004D5132" w:rsidRPr="002E26C6" w:rsidTr="000D633D">
        <w:trPr>
          <w:trHeight w:val="772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610B15" w:rsidRDefault="004D5132" w:rsidP="000D633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2E26C6">
              <w:rPr>
                <w:rFonts w:hint="eastAsia"/>
                <w:szCs w:val="21"/>
              </w:rPr>
              <w:t>*</w:t>
            </w:r>
            <w:r w:rsidR="00610B15">
              <w:rPr>
                <w:rFonts w:ascii="宋体" w:hAnsi="宋体" w:cs="Arial" w:hint="eastAsia"/>
                <w:kern w:val="0"/>
                <w:szCs w:val="21"/>
              </w:rPr>
              <w:t>注册登记证书</w:t>
            </w:r>
            <w:r>
              <w:rPr>
                <w:rFonts w:ascii="宋体" w:hAnsi="宋体" w:cs="Arial" w:hint="eastAsia"/>
                <w:kern w:val="0"/>
                <w:szCs w:val="21"/>
              </w:rPr>
              <w:t>有效期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</w:tr>
      <w:tr w:rsidR="004D5132" w:rsidRPr="002E26C6" w:rsidTr="000D633D">
        <w:trPr>
          <w:trHeight w:val="625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91442A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hint="eastAsia"/>
                <w:szCs w:val="21"/>
              </w:rPr>
              <w:t>*</w:t>
            </w:r>
            <w:r>
              <w:rPr>
                <w:rFonts w:ascii="Arial" w:hAnsi="Arial" w:cs="Arial" w:hint="eastAsia"/>
                <w:kern w:val="0"/>
                <w:szCs w:val="21"/>
              </w:rPr>
              <w:t>道路运输经营</w:t>
            </w:r>
            <w:r w:rsidRPr="0091442A">
              <w:rPr>
                <w:rFonts w:ascii="Arial" w:hAnsi="Arial" w:cs="Arial" w:hint="eastAsia"/>
                <w:kern w:val="0"/>
                <w:szCs w:val="21"/>
              </w:rPr>
              <w:t>许可证有效期：</w:t>
            </w:r>
          </w:p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91442A">
              <w:rPr>
                <w:rFonts w:ascii="Arial" w:hAnsi="Arial" w:cs="Arial" w:hint="eastAsia"/>
                <w:kern w:val="0"/>
                <w:szCs w:val="21"/>
              </w:rPr>
              <w:t>*</w:t>
            </w:r>
            <w:r w:rsidRPr="0091442A">
              <w:rPr>
                <w:rFonts w:ascii="Arial" w:hAnsi="Arial" w:cs="Arial" w:hint="eastAsia"/>
                <w:kern w:val="0"/>
                <w:szCs w:val="21"/>
              </w:rPr>
              <w:t>认证机构：</w:t>
            </w:r>
          </w:p>
        </w:tc>
      </w:tr>
      <w:tr w:rsidR="004D5132" w:rsidRPr="002E26C6" w:rsidTr="000D633D">
        <w:trPr>
          <w:trHeight w:val="619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其他经营许可</w:t>
            </w:r>
            <w:r>
              <w:rPr>
                <w:rFonts w:ascii="宋体" w:hAnsi="宋体" w:cs="Arial" w:hint="eastAsia"/>
                <w:kern w:val="0"/>
                <w:szCs w:val="21"/>
              </w:rPr>
              <w:t>认证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情况及编号：</w:t>
            </w:r>
          </w:p>
        </w:tc>
      </w:tr>
      <w:tr w:rsidR="004D5132" w:rsidRPr="002E26C6" w:rsidTr="000D633D">
        <w:trPr>
          <w:trHeight w:val="612"/>
          <w:jc w:val="center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专利/获奖情况：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法定代表人：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行业类别：</w:t>
            </w:r>
            <w:r w:rsidRPr="002E26C6">
              <w:rPr>
                <w:rFonts w:ascii="Arial" w:hAnsi="Arial" w:cs="Arial"/>
                <w:kern w:val="0"/>
                <w:szCs w:val="21"/>
              </w:rPr>
              <w:t> (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代码</w:t>
            </w:r>
            <w:r w:rsidRPr="002E26C6">
              <w:rPr>
                <w:rFonts w:ascii="Arial" w:hAnsi="Arial" w:cs="Arial"/>
                <w:kern w:val="0"/>
                <w:szCs w:val="21"/>
              </w:rPr>
              <w:t>)       (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名称</w:t>
            </w:r>
            <w:r w:rsidRPr="002E26C6">
              <w:rPr>
                <w:rFonts w:ascii="Arial" w:hAnsi="Arial" w:cs="Arial"/>
                <w:kern w:val="0"/>
                <w:szCs w:val="21"/>
              </w:rPr>
              <w:t>)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注册资本：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联系人姓名：</w:t>
            </w:r>
            <w:r w:rsidRPr="002E26C6">
              <w:rPr>
                <w:rFonts w:ascii="Arial" w:hAnsi="Arial" w:cs="Arial"/>
                <w:kern w:val="0"/>
                <w:szCs w:val="21"/>
              </w:rPr>
              <w:t xml:space="preserve"> 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公司类型：</w:t>
            </w:r>
          </w:p>
        </w:tc>
        <w:tc>
          <w:tcPr>
            <w:tcW w:w="31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91442A" w:rsidRDefault="004D5132" w:rsidP="000D633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联系电话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移动电话：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固定电话：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成立时间：</w:t>
            </w:r>
          </w:p>
        </w:tc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公司电话：</w:t>
            </w: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开户银行：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宋体" w:hAnsi="宋体" w:cs="Arial" w:hint="eastAsia"/>
                <w:kern w:val="0"/>
                <w:szCs w:val="21"/>
              </w:rPr>
              <w:t>传真：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Arial" w:hint="eastAsia"/>
                <w:kern w:val="0"/>
                <w:szCs w:val="21"/>
              </w:rPr>
              <w:t>银行账号：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Arial" w:hAnsi="Arial" w:cs="Arial"/>
                <w:kern w:val="0"/>
                <w:szCs w:val="21"/>
              </w:rPr>
              <w:t>*</w:t>
            </w:r>
            <w:r w:rsidRPr="002E26C6">
              <w:rPr>
                <w:rFonts w:ascii="宋体" w:hAnsi="宋体" w:cs="宋体" w:hint="eastAsia"/>
                <w:kern w:val="0"/>
                <w:szCs w:val="21"/>
              </w:rPr>
              <w:t>电子邮箱：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5132" w:rsidRPr="002E26C6" w:rsidTr="000D633D">
        <w:trPr>
          <w:trHeight w:val="482"/>
          <w:jc w:val="center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银行信用等级：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E26C6">
              <w:rPr>
                <w:rFonts w:ascii="宋体" w:hAnsi="宋体" w:cs="宋体" w:hint="eastAsia"/>
                <w:kern w:val="0"/>
                <w:szCs w:val="21"/>
              </w:rPr>
              <w:t>公司网址：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132" w:rsidRPr="002E26C6" w:rsidRDefault="004D5132" w:rsidP="000D633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F5115F" w:rsidRPr="002E26C6" w:rsidRDefault="00F5115F" w:rsidP="00F5115F">
      <w:pPr>
        <w:rPr>
          <w:szCs w:val="21"/>
        </w:rPr>
      </w:pPr>
      <w:r w:rsidRPr="002E26C6">
        <w:rPr>
          <w:rFonts w:hint="eastAsia"/>
          <w:szCs w:val="21"/>
        </w:rPr>
        <w:t>注：项目名称前有“</w:t>
      </w:r>
      <w:r w:rsidRPr="002E26C6">
        <w:rPr>
          <w:rFonts w:hint="eastAsia"/>
          <w:szCs w:val="21"/>
        </w:rPr>
        <w:t>*</w:t>
      </w:r>
      <w:r w:rsidR="004548BF">
        <w:rPr>
          <w:rFonts w:hint="eastAsia"/>
          <w:szCs w:val="21"/>
        </w:rPr>
        <w:t>”</w:t>
      </w:r>
      <w:r w:rsidRPr="002E26C6">
        <w:rPr>
          <w:rFonts w:hint="eastAsia"/>
          <w:szCs w:val="21"/>
        </w:rPr>
        <w:t>的为必填项。</w:t>
      </w:r>
    </w:p>
    <w:p w:rsidR="00F5115F" w:rsidRPr="00E7751E" w:rsidRDefault="00F5115F" w:rsidP="00E7751E">
      <w:pPr>
        <w:widowControl/>
        <w:rPr>
          <w:szCs w:val="21"/>
        </w:rPr>
      </w:pPr>
    </w:p>
    <w:sectPr w:rsidR="00F5115F" w:rsidRPr="00E7751E" w:rsidSect="00B15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3D" w:rsidRDefault="00C70D3D" w:rsidP="004E6E70">
      <w:r>
        <w:separator/>
      </w:r>
    </w:p>
  </w:endnote>
  <w:endnote w:type="continuationSeparator" w:id="0">
    <w:p w:rsidR="00C70D3D" w:rsidRDefault="00C70D3D" w:rsidP="004E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3D" w:rsidRDefault="00C70D3D" w:rsidP="004E6E70">
      <w:r>
        <w:separator/>
      </w:r>
    </w:p>
  </w:footnote>
  <w:footnote w:type="continuationSeparator" w:id="0">
    <w:p w:rsidR="00C70D3D" w:rsidRDefault="00C70D3D" w:rsidP="004E6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8AC"/>
    <w:rsid w:val="002C749D"/>
    <w:rsid w:val="002E7ECC"/>
    <w:rsid w:val="00303E9A"/>
    <w:rsid w:val="00326717"/>
    <w:rsid w:val="00352E22"/>
    <w:rsid w:val="00413C48"/>
    <w:rsid w:val="004548BF"/>
    <w:rsid w:val="00466F0A"/>
    <w:rsid w:val="004D5132"/>
    <w:rsid w:val="004E6E70"/>
    <w:rsid w:val="005149E8"/>
    <w:rsid w:val="00610B15"/>
    <w:rsid w:val="0065306D"/>
    <w:rsid w:val="00676328"/>
    <w:rsid w:val="006F77B5"/>
    <w:rsid w:val="0075621E"/>
    <w:rsid w:val="007D2FB3"/>
    <w:rsid w:val="00835CD6"/>
    <w:rsid w:val="00862B38"/>
    <w:rsid w:val="00886608"/>
    <w:rsid w:val="00897B15"/>
    <w:rsid w:val="008B7723"/>
    <w:rsid w:val="009F602B"/>
    <w:rsid w:val="00A328A7"/>
    <w:rsid w:val="00A42D1E"/>
    <w:rsid w:val="00B151F3"/>
    <w:rsid w:val="00B236E5"/>
    <w:rsid w:val="00BF10C1"/>
    <w:rsid w:val="00C439AD"/>
    <w:rsid w:val="00C50725"/>
    <w:rsid w:val="00C70D3D"/>
    <w:rsid w:val="00C848AC"/>
    <w:rsid w:val="00C95FD6"/>
    <w:rsid w:val="00CA3619"/>
    <w:rsid w:val="00E7751E"/>
    <w:rsid w:val="00E821D0"/>
    <w:rsid w:val="00F4767E"/>
    <w:rsid w:val="00F5115F"/>
    <w:rsid w:val="00F5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C"/>
    <w:pPr>
      <w:ind w:firstLineChars="200" w:firstLine="420"/>
    </w:pPr>
  </w:style>
  <w:style w:type="table" w:styleId="a4">
    <w:name w:val="Table Grid"/>
    <w:basedOn w:val="a1"/>
    <w:uiPriority w:val="59"/>
    <w:rsid w:val="00CA3619"/>
    <w:pPr>
      <w:ind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66F0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6F0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E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E6E7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E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E6E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CC"/>
    <w:pPr>
      <w:ind w:firstLineChars="200" w:firstLine="420"/>
    </w:pPr>
  </w:style>
  <w:style w:type="table" w:styleId="a4">
    <w:name w:val="Table Grid"/>
    <w:basedOn w:val="a1"/>
    <w:uiPriority w:val="59"/>
    <w:rsid w:val="00CA3619"/>
    <w:pPr>
      <w:ind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66F0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6F0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E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E6E7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E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E6E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黄登锋</dc:creator>
  <cp:lastModifiedBy>黄登锋</cp:lastModifiedBy>
  <cp:revision>6</cp:revision>
  <dcterms:created xsi:type="dcterms:W3CDTF">2023-08-03T07:19:00Z</dcterms:created>
  <dcterms:modified xsi:type="dcterms:W3CDTF">2024-10-22T02:21:00Z</dcterms:modified>
</cp:coreProperties>
</file>